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B6A23" w14:textId="77777777" w:rsidR="0002023B" w:rsidRDefault="0002023B"/>
    <w:p w14:paraId="2953ADE3" w14:textId="77777777" w:rsidR="0002023B" w:rsidRDefault="0002023B"/>
    <w:p w14:paraId="0A42A9F8" w14:textId="77777777" w:rsidR="0002023B" w:rsidRDefault="0002023B"/>
    <w:p w14:paraId="4BE56105" w14:textId="77777777" w:rsidR="00BB2CC0" w:rsidRDefault="00BB2CC0"/>
    <w:p w14:paraId="4143AB0F" w14:textId="77777777" w:rsidR="00BB2CC0" w:rsidRDefault="00BB2CC0"/>
    <w:p w14:paraId="7528E65F" w14:textId="77777777" w:rsidR="00BB2CC0" w:rsidRDefault="00BB2CC0"/>
    <w:p w14:paraId="3B7288DF" w14:textId="12E8C513" w:rsidR="00692E4B" w:rsidRPr="00BB673C" w:rsidRDefault="00803E66" w:rsidP="0002023B">
      <w:pPr>
        <w:pStyle w:val="BodyText"/>
        <w:ind w:left="221"/>
        <w:rPr>
          <w:rFonts w:ascii="Roboto Condensed"/>
          <w:color w:val="1A1A18"/>
          <w:lang w:val="fi-FI"/>
        </w:rPr>
      </w:pPr>
      <w:proofErr w:type="spellStart"/>
      <w:r>
        <w:rPr>
          <w:rFonts w:ascii="Roboto Condensed"/>
          <w:color w:val="1A1A18"/>
          <w:lang w:val="fi-FI"/>
        </w:rPr>
        <w:t>Transpordiamet</w:t>
      </w:r>
      <w:proofErr w:type="spellEnd"/>
    </w:p>
    <w:p w14:paraId="0B6C0440" w14:textId="30A90A9C" w:rsidR="00692E4B" w:rsidRPr="00EE58B3" w:rsidRDefault="00803E66" w:rsidP="0002023B">
      <w:pPr>
        <w:pStyle w:val="BodyText"/>
        <w:ind w:left="221"/>
        <w:rPr>
          <w:rFonts w:ascii="Roboto Condensed"/>
          <w:color w:val="1A1A18"/>
          <w:lang w:val="fi-FI"/>
        </w:rPr>
      </w:pPr>
      <w:r>
        <w:rPr>
          <w:rFonts w:ascii="Roboto Condensed"/>
          <w:color w:val="1A1A18"/>
          <w:lang w:val="fi-FI"/>
        </w:rPr>
        <w:t>Valge 4</w:t>
      </w:r>
    </w:p>
    <w:p w14:paraId="2339A4A2" w14:textId="4CA79A4A" w:rsidR="003B237D" w:rsidRPr="00EE58B3" w:rsidRDefault="003B237D" w:rsidP="0002023B">
      <w:pPr>
        <w:pStyle w:val="BodyText"/>
        <w:ind w:left="221"/>
        <w:rPr>
          <w:rFonts w:ascii="Roboto Condensed"/>
          <w:color w:val="1A1A18"/>
          <w:lang w:val="fi-FI"/>
        </w:rPr>
      </w:pPr>
      <w:r w:rsidRPr="00EE58B3">
        <w:rPr>
          <w:rFonts w:ascii="Roboto Condensed"/>
          <w:color w:val="1A1A18"/>
          <w:lang w:val="fi-FI"/>
        </w:rPr>
        <w:t xml:space="preserve">Tallinn </w:t>
      </w:r>
      <w:r w:rsidR="00BB2CC0" w:rsidRPr="00EE58B3">
        <w:rPr>
          <w:rFonts w:ascii="Roboto Condensed"/>
          <w:color w:val="1A1A18"/>
          <w:lang w:val="fi-FI"/>
        </w:rPr>
        <w:t>1041</w:t>
      </w:r>
      <w:r w:rsidR="00803E66">
        <w:rPr>
          <w:rFonts w:ascii="Roboto Condensed"/>
          <w:color w:val="1A1A18"/>
          <w:lang w:val="fi-FI"/>
        </w:rPr>
        <w:t>3</w:t>
      </w:r>
    </w:p>
    <w:p w14:paraId="46DA0BEC" w14:textId="77777777" w:rsidR="00BB2CC0" w:rsidRPr="00EE58B3" w:rsidRDefault="00BB2CC0" w:rsidP="00EF1591">
      <w:pPr>
        <w:pStyle w:val="BodyText"/>
        <w:ind w:left="221"/>
        <w:jc w:val="right"/>
        <w:rPr>
          <w:rFonts w:ascii="Roboto Condensed"/>
          <w:color w:val="1A1A18"/>
          <w:lang w:val="fi-FI"/>
        </w:rPr>
      </w:pPr>
    </w:p>
    <w:p w14:paraId="72C6A6B8" w14:textId="77777777" w:rsidR="00BB2CC0" w:rsidRPr="00EE58B3" w:rsidRDefault="00BB2CC0" w:rsidP="00EF1591">
      <w:pPr>
        <w:pStyle w:val="BodyText"/>
        <w:ind w:left="221"/>
        <w:jc w:val="right"/>
        <w:rPr>
          <w:rFonts w:ascii="Roboto Condensed"/>
          <w:color w:val="1A1A18"/>
          <w:lang w:val="fi-FI"/>
        </w:rPr>
      </w:pPr>
    </w:p>
    <w:p w14:paraId="3A7F5407" w14:textId="4A04B175" w:rsidR="0002023B" w:rsidRPr="00BB673C" w:rsidRDefault="00692E4B" w:rsidP="00EF1591">
      <w:pPr>
        <w:pStyle w:val="BodyText"/>
        <w:ind w:left="221"/>
        <w:jc w:val="right"/>
        <w:rPr>
          <w:rFonts w:ascii="Roboto Condensed"/>
          <w:lang w:val="fi-FI"/>
        </w:rPr>
      </w:pPr>
      <w:r w:rsidRPr="00BB673C">
        <w:rPr>
          <w:rFonts w:ascii="Roboto Condensed"/>
          <w:color w:val="1A1A18"/>
          <w:lang w:val="fi-FI"/>
        </w:rPr>
        <w:t xml:space="preserve">Tallinn </w:t>
      </w:r>
      <w:r w:rsidR="0002023B">
        <w:rPr>
          <w:rFonts w:ascii="Roboto Condensed"/>
          <w:color w:val="1A1A18"/>
        </w:rPr>
        <w:fldChar w:fldCharType="begin"/>
      </w:r>
      <w:r w:rsidR="0002023B">
        <w:rPr>
          <w:rFonts w:ascii="Roboto Condensed" w:hAnsi="Roboto Condensed"/>
          <w:color w:val="1A1A18"/>
          <w:lang w:val="et-EE"/>
        </w:rPr>
        <w:instrText xml:space="preserve"> TIME \@ "dd.MM.yyyy" </w:instrText>
      </w:r>
      <w:r w:rsidR="0002023B">
        <w:rPr>
          <w:rFonts w:ascii="Roboto Condensed"/>
          <w:color w:val="1A1A18"/>
        </w:rPr>
        <w:fldChar w:fldCharType="separate"/>
      </w:r>
      <w:r w:rsidR="00DA20C4">
        <w:rPr>
          <w:rFonts w:ascii="Roboto Condensed" w:hAnsi="Roboto Condensed"/>
          <w:noProof/>
          <w:color w:val="1A1A18"/>
          <w:lang w:val="et-EE"/>
        </w:rPr>
        <w:t>09.10.2024</w:t>
      </w:r>
      <w:r w:rsidR="0002023B">
        <w:rPr>
          <w:rFonts w:ascii="Roboto Condensed"/>
          <w:color w:val="1A1A18"/>
        </w:rPr>
        <w:fldChar w:fldCharType="end"/>
      </w:r>
    </w:p>
    <w:p w14:paraId="41C76E94" w14:textId="49EBCFA9" w:rsidR="0002023B" w:rsidRDefault="0002023B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768A5A03" w14:textId="34AC1A34" w:rsidR="00692E4B" w:rsidRDefault="00692E4B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1F103BF0" w14:textId="77777777" w:rsidR="00BB2CC0" w:rsidRDefault="00BB2CC0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1D9ECF6B" w14:textId="77777777" w:rsidR="00BB2CC0" w:rsidRDefault="00BB2CC0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49761322" w14:textId="77777777" w:rsidR="00692E4B" w:rsidRPr="00692E4B" w:rsidRDefault="00692E4B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1AE9FC09" w14:textId="2361B475" w:rsidR="0002023B" w:rsidRDefault="00692E4B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  <w:r w:rsidRPr="00692E4B">
        <w:rPr>
          <w:rFonts w:ascii="Roboto Condensed" w:hAnsi="Roboto Condensed"/>
          <w:noProof/>
          <w:color w:val="1A1A18"/>
          <w:lang w:val="et-EE"/>
        </w:rPr>
        <w:t xml:space="preserve">Re: </w:t>
      </w:r>
      <w:r w:rsidR="008C6BEA" w:rsidRPr="008C6BEA">
        <w:rPr>
          <w:rFonts w:ascii="Roboto Condensed" w:hAnsi="Roboto Condensed"/>
          <w:noProof/>
          <w:color w:val="1A1A18"/>
          <w:lang w:val="et-EE"/>
        </w:rPr>
        <w:t>27.08.2024 nr 8-5/24/14747-2</w:t>
      </w:r>
      <w:r w:rsidR="008C6BEA">
        <w:rPr>
          <w:rFonts w:ascii="Roboto Condensed" w:hAnsi="Roboto Condensed"/>
          <w:noProof/>
          <w:color w:val="1A1A18"/>
          <w:lang w:val="et-EE"/>
        </w:rPr>
        <w:t xml:space="preserve">, </w:t>
      </w:r>
      <w:r w:rsidR="00BF4E75">
        <w:rPr>
          <w:rFonts w:ascii="Roboto Condensed" w:hAnsi="Roboto Condensed"/>
          <w:noProof/>
          <w:color w:val="1A1A18"/>
          <w:lang w:val="et-EE"/>
        </w:rPr>
        <w:t>Aimlametsa KMH programmi eelnõu</w:t>
      </w:r>
    </w:p>
    <w:p w14:paraId="2F00DF02" w14:textId="51C8DBD0" w:rsidR="00692E4B" w:rsidRDefault="00692E4B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21A599F3" w14:textId="690FBB84" w:rsidR="00692E4B" w:rsidRDefault="00692E4B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2B8B48C5" w14:textId="77777777" w:rsidR="00BB2CC0" w:rsidRDefault="00BB2CC0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1B99B8A8" w14:textId="77777777" w:rsidR="00692E4B" w:rsidRDefault="00692E4B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1D9915BF" w14:textId="77777777" w:rsidR="00FA5C70" w:rsidRDefault="00272625" w:rsidP="00915DEA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  <w:r>
        <w:rPr>
          <w:rFonts w:ascii="Roboto Condensed" w:hAnsi="Roboto Condensed"/>
          <w:noProof/>
          <w:color w:val="1A1A18"/>
          <w:lang w:val="et-EE"/>
        </w:rPr>
        <w:t xml:space="preserve">Oleme saanud kätte teie seisukoha </w:t>
      </w:r>
      <w:r w:rsidR="009A0FBE">
        <w:rPr>
          <w:rFonts w:ascii="Roboto Condensed" w:hAnsi="Roboto Condensed"/>
          <w:noProof/>
          <w:color w:val="1A1A18"/>
          <w:lang w:val="et-EE"/>
        </w:rPr>
        <w:t>Aimlametsa KMH programmi eelnõu kohta</w:t>
      </w:r>
      <w:r w:rsidR="00F35DE5">
        <w:rPr>
          <w:rFonts w:ascii="Roboto Condensed" w:hAnsi="Roboto Condensed"/>
          <w:noProof/>
          <w:color w:val="1A1A18"/>
          <w:lang w:val="et-EE"/>
        </w:rPr>
        <w:t xml:space="preserve">. </w:t>
      </w:r>
    </w:p>
    <w:p w14:paraId="0BDDAB1E" w14:textId="77777777" w:rsidR="00FA5C70" w:rsidRDefault="00FA5C70" w:rsidP="00915DEA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3FCE651B" w14:textId="77777777" w:rsidR="00301629" w:rsidRDefault="00F35DE5" w:rsidP="00915DEA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  <w:r>
        <w:rPr>
          <w:rFonts w:ascii="Roboto Condensed" w:hAnsi="Roboto Condensed"/>
          <w:noProof/>
          <w:color w:val="1A1A18"/>
          <w:lang w:val="et-EE"/>
        </w:rPr>
        <w:t>Võta</w:t>
      </w:r>
      <w:r w:rsidR="00301629">
        <w:rPr>
          <w:rFonts w:ascii="Roboto Condensed" w:hAnsi="Roboto Condensed"/>
          <w:noProof/>
          <w:color w:val="1A1A18"/>
          <w:lang w:val="et-EE"/>
        </w:rPr>
        <w:t>m</w:t>
      </w:r>
      <w:r>
        <w:rPr>
          <w:rFonts w:ascii="Roboto Condensed" w:hAnsi="Roboto Condensed"/>
          <w:noProof/>
          <w:color w:val="1A1A18"/>
          <w:lang w:val="et-EE"/>
        </w:rPr>
        <w:t xml:space="preserve">e teadmiseks, et </w:t>
      </w:r>
      <w:r w:rsidRPr="00F35DE5">
        <w:rPr>
          <w:rFonts w:ascii="Roboto Condensed" w:hAnsi="Roboto Condensed"/>
          <w:noProof/>
          <w:color w:val="1A1A18"/>
          <w:lang w:val="et-EE"/>
        </w:rPr>
        <w:t>Transpordiametil ei ole vastuväiteid riigitee 51 km 32,9 oleva ristmiku kasutamiseks maavara väljaveoks.</w:t>
      </w:r>
      <w:r w:rsidR="00915DEA">
        <w:rPr>
          <w:rFonts w:ascii="Roboto Condensed" w:hAnsi="Roboto Condensed"/>
          <w:noProof/>
          <w:color w:val="1A1A18"/>
          <w:lang w:val="et-EE"/>
        </w:rPr>
        <w:t xml:space="preserve"> </w:t>
      </w:r>
    </w:p>
    <w:p w14:paraId="4385056F" w14:textId="28359E9E" w:rsidR="00915DEA" w:rsidRPr="00915DEA" w:rsidRDefault="00915DEA" w:rsidP="00915DEA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  <w:r>
        <w:rPr>
          <w:rFonts w:ascii="Roboto Condensed" w:hAnsi="Roboto Condensed"/>
          <w:noProof/>
          <w:color w:val="1A1A18"/>
          <w:lang w:val="et-EE"/>
        </w:rPr>
        <w:t xml:space="preserve">Arvestame, et </w:t>
      </w:r>
      <w:r w:rsidRPr="00915DEA">
        <w:rPr>
          <w:rFonts w:ascii="Roboto Condensed" w:hAnsi="Roboto Condensed"/>
          <w:noProof/>
          <w:color w:val="1A1A18"/>
          <w:lang w:val="et-EE"/>
        </w:rPr>
        <w:t>enne kaevandamistööde alustamist tuleb riigiteel 51 materjalide väljaveoks kasutatav ristumiskoht km 32,9 rekonstrueerida, sest oleva ristmiku gabariidid ei vasta maavara väljaveoks sobilikele tingimustele. Transpordiamet väljastab EhS § 99 lõike 3 kohased täpsemad nõuded projekti koostamiseks ristumiskoha kinnistu omaniku taotluse alusel</w:t>
      </w:r>
      <w:r w:rsidR="00301629">
        <w:rPr>
          <w:rFonts w:ascii="Roboto Condensed" w:hAnsi="Roboto Condensed"/>
          <w:noProof/>
          <w:color w:val="1A1A18"/>
          <w:lang w:val="et-EE"/>
        </w:rPr>
        <w:t>.</w:t>
      </w:r>
    </w:p>
    <w:p w14:paraId="0A162919" w14:textId="19BCC892" w:rsidR="00692E4B" w:rsidRDefault="00971868" w:rsidP="00915DEA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  <w:ins w:id="0" w:author="Eike Riis" w:date="2024-10-09T15:09:00Z" w16du:dateUtc="2024-10-09T12:09:00Z">
        <w:r>
          <w:rPr>
            <w:rFonts w:ascii="Roboto Condensed" w:hAnsi="Roboto Condensed"/>
            <w:noProof/>
            <w:color w:val="1A1A18"/>
            <w:lang w:val="et-EE"/>
          </w:rPr>
          <w:t>Arvestame, et m</w:t>
        </w:r>
      </w:ins>
      <w:del w:id="1" w:author="Eike Riis" w:date="2024-10-09T15:09:00Z" w16du:dateUtc="2024-10-09T12:09:00Z">
        <w:r w:rsidR="00301629" w:rsidDel="00971868">
          <w:rPr>
            <w:rFonts w:ascii="Roboto Condensed" w:hAnsi="Roboto Condensed"/>
            <w:noProof/>
            <w:color w:val="1A1A18"/>
            <w:lang w:val="et-EE"/>
          </w:rPr>
          <w:delText>M</w:delText>
        </w:r>
      </w:del>
      <w:r w:rsidR="00915DEA" w:rsidRPr="00915DEA">
        <w:rPr>
          <w:rFonts w:ascii="Roboto Condensed" w:hAnsi="Roboto Condensed"/>
          <w:noProof/>
          <w:color w:val="1A1A18"/>
          <w:lang w:val="et-EE"/>
        </w:rPr>
        <w:t>aavara väljaveoks kasutatav tee tuleb vähemalt teekaitsevööndi ulatuses enne riigiteega ristumist viia tolmuvaba katte alla, sest vastavalt liiklusseaduse § 7</w:t>
      </w:r>
      <w:del w:id="2" w:author="Eike Riis" w:date="2024-10-09T15:08:00Z" w16du:dateUtc="2024-10-09T12:08:00Z">
        <w:r w:rsidR="00915DEA" w:rsidRPr="00915DEA" w:rsidDel="00971868">
          <w:rPr>
            <w:rFonts w:ascii="Roboto Condensed" w:hAnsi="Roboto Condensed"/>
            <w:noProof/>
            <w:color w:val="1A1A18"/>
            <w:lang w:val="et-EE"/>
          </w:rPr>
          <w:delText xml:space="preserve"> </w:delText>
        </w:r>
      </w:del>
      <w:r w:rsidR="00915DEA" w:rsidRPr="00971868">
        <w:rPr>
          <w:rFonts w:ascii="Roboto Condensed" w:hAnsi="Roboto Condensed"/>
          <w:noProof/>
          <w:color w:val="1A1A18"/>
          <w:vertAlign w:val="superscript"/>
          <w:lang w:val="et-EE"/>
        </w:rPr>
        <w:t>2</w:t>
      </w:r>
      <w:r w:rsidR="00915DEA" w:rsidRPr="00915DEA">
        <w:rPr>
          <w:rFonts w:ascii="Roboto Condensed" w:hAnsi="Roboto Condensed"/>
          <w:noProof/>
          <w:color w:val="1A1A18"/>
          <w:lang w:val="et-EE"/>
        </w:rPr>
        <w:t xml:space="preserve"> Tee kasutamisele esitatavad nõuded, lg 1 on keelatud teed kahjustada ja risustada</w:t>
      </w:r>
      <w:r w:rsidR="00E35266">
        <w:rPr>
          <w:rFonts w:ascii="Roboto Condensed" w:hAnsi="Roboto Condensed"/>
          <w:noProof/>
          <w:color w:val="1A1A18"/>
          <w:lang w:val="et-EE"/>
        </w:rPr>
        <w:t>.</w:t>
      </w:r>
    </w:p>
    <w:p w14:paraId="2C4D90CE" w14:textId="16E2E946" w:rsidR="00E35266" w:rsidRPr="00C81669" w:rsidRDefault="00C81669" w:rsidP="00C81669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  <w:r>
        <w:rPr>
          <w:rFonts w:ascii="Roboto Condensed" w:hAnsi="Roboto Condensed"/>
          <w:noProof/>
          <w:color w:val="1A1A18"/>
          <w:lang w:val="et-EE"/>
        </w:rPr>
        <w:t>Arvestame KMH aruande koostamisel ettepanekuga</w:t>
      </w:r>
      <w:r w:rsidRPr="00C81669">
        <w:rPr>
          <w:rFonts w:asciiTheme="minorHAnsi" w:eastAsiaTheme="minorHAnsi" w:hAnsiTheme="minorHAnsi" w:cstheme="minorBidi"/>
          <w:lang w:val="et-EE"/>
        </w:rPr>
        <w:t xml:space="preserve"> </w:t>
      </w:r>
      <w:r w:rsidRPr="00C81669">
        <w:rPr>
          <w:rFonts w:ascii="Roboto Condensed" w:hAnsi="Roboto Condensed"/>
          <w:noProof/>
          <w:color w:val="1A1A18"/>
          <w:lang w:val="et-EE"/>
        </w:rPr>
        <w:t>käsitleda ka turba transportimisel tekkida võivaid probleeme, näiteks koormate katmine, sest turvas on väga lenduv materjal.</w:t>
      </w:r>
    </w:p>
    <w:p w14:paraId="3F17A19B" w14:textId="089F890F" w:rsidR="00692E4B" w:rsidRDefault="00692E4B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69062D9B" w14:textId="77777777" w:rsidR="00581673" w:rsidRDefault="00581673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6AAB174D" w14:textId="77777777" w:rsidR="00581673" w:rsidRDefault="00581673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66FC1884" w14:textId="53139765" w:rsidR="00692E4B" w:rsidRDefault="00692E4B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  <w:r>
        <w:rPr>
          <w:rFonts w:ascii="Roboto Condensed" w:hAnsi="Roboto Condensed"/>
          <w:noProof/>
          <w:color w:val="1A1A18"/>
          <w:lang w:val="et-EE"/>
        </w:rPr>
        <w:t>Lugupidamisega</w:t>
      </w:r>
    </w:p>
    <w:p w14:paraId="31A3D98E" w14:textId="75DDEA95" w:rsidR="00692E4B" w:rsidRDefault="00692E4B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5D7D59B4" w14:textId="2CE726BC" w:rsidR="00692E4B" w:rsidRDefault="00692E4B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</w:p>
    <w:p w14:paraId="3AC5B3B1" w14:textId="131B2968" w:rsidR="00692E4B" w:rsidRDefault="00692E4B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  <w:r>
        <w:rPr>
          <w:rFonts w:ascii="Roboto Condensed" w:hAnsi="Roboto Condensed"/>
          <w:noProof/>
          <w:color w:val="1A1A18"/>
          <w:lang w:val="et-EE"/>
        </w:rPr>
        <w:t xml:space="preserve">Kristel Tombak </w:t>
      </w:r>
    </w:p>
    <w:p w14:paraId="14103873" w14:textId="378E804F" w:rsidR="00692E4B" w:rsidRPr="00692E4B" w:rsidRDefault="00692E4B" w:rsidP="00692E4B">
      <w:pPr>
        <w:pStyle w:val="BodyText"/>
        <w:ind w:left="221"/>
        <w:rPr>
          <w:rFonts w:ascii="Roboto Condensed" w:hAnsi="Roboto Condensed"/>
          <w:noProof/>
          <w:color w:val="1A1A18"/>
          <w:lang w:val="et-EE"/>
        </w:rPr>
      </w:pPr>
      <w:r>
        <w:rPr>
          <w:rFonts w:ascii="Roboto Condensed" w:hAnsi="Roboto Condensed"/>
          <w:noProof/>
          <w:color w:val="1A1A18"/>
          <w:lang w:val="et-EE"/>
        </w:rPr>
        <w:t>juhataja</w:t>
      </w:r>
    </w:p>
    <w:p w14:paraId="7E5EA692" w14:textId="10293145" w:rsidR="00692E4B" w:rsidRPr="00522C67" w:rsidRDefault="00692E4B">
      <w:pPr>
        <w:rPr>
          <w:lang w:val="et-EE"/>
        </w:rPr>
      </w:pPr>
    </w:p>
    <w:p w14:paraId="1753CBDB" w14:textId="04C05559" w:rsidR="00692E4B" w:rsidRPr="00522C67" w:rsidRDefault="00692E4B">
      <w:pPr>
        <w:rPr>
          <w:lang w:val="et-EE"/>
        </w:rPr>
      </w:pPr>
    </w:p>
    <w:p w14:paraId="1C5CF69E" w14:textId="77777777" w:rsidR="00692E4B" w:rsidRPr="00522C67" w:rsidRDefault="00692E4B">
      <w:pPr>
        <w:rPr>
          <w:lang w:val="et-EE"/>
        </w:rPr>
      </w:pPr>
    </w:p>
    <w:sectPr w:rsidR="00692E4B" w:rsidRPr="00522C67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DAA3B" w14:textId="77777777" w:rsidR="00B476A0" w:rsidRDefault="00B476A0" w:rsidP="0002023B">
      <w:pPr>
        <w:spacing w:after="0" w:line="240" w:lineRule="auto"/>
      </w:pPr>
      <w:r>
        <w:separator/>
      </w:r>
    </w:p>
  </w:endnote>
  <w:endnote w:type="continuationSeparator" w:id="0">
    <w:p w14:paraId="45A8BEE9" w14:textId="77777777" w:rsidR="00B476A0" w:rsidRDefault="00B476A0" w:rsidP="0002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 Condensed">
    <w:altName w:val="Roboto Condensed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otoCondensed-Light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93183" w14:textId="77777777" w:rsidR="0002023B" w:rsidRDefault="0002023B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CFD310C" wp14:editId="484F7B9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79500" cy="304800"/>
          <wp:effectExtent l="0" t="0" r="0" b="0"/>
          <wp:wrapNone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rtboard 8@1000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AF935" w14:textId="77777777" w:rsidR="00B476A0" w:rsidRDefault="00B476A0" w:rsidP="0002023B">
      <w:pPr>
        <w:spacing w:after="0" w:line="240" w:lineRule="auto"/>
      </w:pPr>
      <w:r>
        <w:separator/>
      </w:r>
    </w:p>
  </w:footnote>
  <w:footnote w:type="continuationSeparator" w:id="0">
    <w:p w14:paraId="74F95EA3" w14:textId="77777777" w:rsidR="00B476A0" w:rsidRDefault="00B476A0" w:rsidP="00020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82349" w14:textId="77777777" w:rsidR="0002023B" w:rsidRDefault="0002023B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09266FA" wp14:editId="5B853CB7">
          <wp:simplePos x="0" y="0"/>
          <wp:positionH relativeFrom="column">
            <wp:posOffset>-205442</wp:posOffset>
          </wp:positionH>
          <wp:positionV relativeFrom="paragraph">
            <wp:posOffset>-85181</wp:posOffset>
          </wp:positionV>
          <wp:extent cx="1917700" cy="292100"/>
          <wp:effectExtent l="0" t="0" r="0" b="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Artboard 6@1000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7700" cy="29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7725A7" wp14:editId="72EC4418">
              <wp:simplePos x="0" y="0"/>
              <wp:positionH relativeFrom="column">
                <wp:posOffset>4773295</wp:posOffset>
              </wp:positionH>
              <wp:positionV relativeFrom="paragraph">
                <wp:posOffset>-151130</wp:posOffset>
              </wp:positionV>
              <wp:extent cx="1610995" cy="1143000"/>
              <wp:effectExtent l="0" t="0" r="1905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10995" cy="1143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452ECB" w14:textId="77777777" w:rsidR="0002023B" w:rsidRPr="00147E5D" w:rsidRDefault="0002023B" w:rsidP="0002023B">
                          <w:pPr>
                            <w:pStyle w:val="Heading1"/>
                            <w:spacing w:before="78"/>
                            <w:ind w:left="142" w:hanging="142"/>
                            <w:rPr>
                              <w:lang w:val="fi-FI"/>
                            </w:rPr>
                          </w:pPr>
                          <w:r w:rsidRPr="00147E5D">
                            <w:rPr>
                              <w:color w:val="254194"/>
                              <w:lang w:val="fi-FI"/>
                            </w:rPr>
                            <w:t>Mikskaar AS</w:t>
                          </w:r>
                        </w:p>
                        <w:p w14:paraId="7520DA8A" w14:textId="77777777" w:rsidR="0002023B" w:rsidRPr="00147E5D" w:rsidRDefault="0002023B" w:rsidP="0002023B">
                          <w:pPr>
                            <w:pStyle w:val="BodyText"/>
                            <w:ind w:left="142" w:hanging="142"/>
                            <w:rPr>
                              <w:lang w:val="fi-FI"/>
                            </w:rPr>
                          </w:pPr>
                          <w:proofErr w:type="spellStart"/>
                          <w:r w:rsidRPr="00147E5D">
                            <w:rPr>
                              <w:color w:val="254194"/>
                              <w:lang w:val="fi-FI"/>
                            </w:rPr>
                            <w:t>Katusepapi</w:t>
                          </w:r>
                          <w:proofErr w:type="spellEnd"/>
                          <w:r w:rsidRPr="00147E5D">
                            <w:rPr>
                              <w:color w:val="254194"/>
                              <w:lang w:val="fi-FI"/>
                            </w:rPr>
                            <w:t xml:space="preserve"> 4, Tallinn</w:t>
                          </w:r>
                        </w:p>
                        <w:p w14:paraId="086CD433" w14:textId="77777777" w:rsidR="0002023B" w:rsidRPr="00147E5D" w:rsidRDefault="0002023B" w:rsidP="0002023B">
                          <w:pPr>
                            <w:pStyle w:val="BodyText"/>
                            <w:ind w:left="142" w:hanging="142"/>
                            <w:rPr>
                              <w:lang w:val="fi-FI"/>
                            </w:rPr>
                          </w:pPr>
                          <w:r w:rsidRPr="00147E5D">
                            <w:rPr>
                              <w:color w:val="254194"/>
                              <w:lang w:val="fi-FI"/>
                            </w:rPr>
                            <w:t>114</w:t>
                          </w:r>
                          <w:r>
                            <w:rPr>
                              <w:color w:val="254194"/>
                              <w:lang w:val="fi-FI"/>
                            </w:rPr>
                            <w:t>12</w:t>
                          </w:r>
                          <w:r w:rsidRPr="00147E5D">
                            <w:rPr>
                              <w:color w:val="254194"/>
                              <w:lang w:val="fi-FI"/>
                            </w:rPr>
                            <w:t xml:space="preserve"> ESTONIA</w:t>
                          </w:r>
                        </w:p>
                        <w:p w14:paraId="521569F0" w14:textId="77777777" w:rsidR="0002023B" w:rsidRPr="00147E5D" w:rsidRDefault="0002023B" w:rsidP="0002023B">
                          <w:pPr>
                            <w:pStyle w:val="BodyText"/>
                            <w:ind w:left="142" w:hanging="142"/>
                            <w:rPr>
                              <w:lang w:val="fi-FI"/>
                            </w:rPr>
                          </w:pPr>
                        </w:p>
                        <w:p w14:paraId="1A8E0BFC" w14:textId="77777777" w:rsidR="0002023B" w:rsidRPr="00147E5D" w:rsidRDefault="0002023B" w:rsidP="0002023B">
                          <w:pPr>
                            <w:pStyle w:val="BodyText"/>
                            <w:ind w:left="142" w:hanging="142"/>
                            <w:rPr>
                              <w:lang w:val="fi-FI"/>
                            </w:rPr>
                          </w:pPr>
                          <w:r w:rsidRPr="00147E5D">
                            <w:rPr>
                              <w:color w:val="254194"/>
                              <w:lang w:val="fi-FI"/>
                            </w:rPr>
                            <w:t>Tel +372 610 1730</w:t>
                          </w:r>
                        </w:p>
                        <w:p w14:paraId="566E7652" w14:textId="77777777" w:rsidR="0002023B" w:rsidRPr="00AE31A1" w:rsidRDefault="0002023B" w:rsidP="0002023B">
                          <w:pPr>
                            <w:ind w:left="142" w:hanging="142"/>
                            <w:rPr>
                              <w:lang w:val="fi-FI"/>
                            </w:rPr>
                          </w:pPr>
                          <w:proofErr w:type="spellStart"/>
                          <w:r w:rsidRPr="00AE31A1">
                            <w:rPr>
                              <w:color w:val="254194"/>
                              <w:lang w:val="fi-FI"/>
                            </w:rPr>
                            <w:t>Reg.no</w:t>
                          </w:r>
                          <w:proofErr w:type="spellEnd"/>
                          <w:r w:rsidRPr="00AE31A1">
                            <w:rPr>
                              <w:color w:val="254194"/>
                              <w:lang w:val="fi-FI"/>
                            </w:rPr>
                            <w:t xml:space="preserve"> 10168344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7725A7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375.85pt;margin-top:-11.9pt;width:126.85pt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KHZIgIAAEUEAAAOAAAAZHJzL2Uyb0RvYy54bWysU11v0zAUfUfiP1h+p0k2VrGo6VQ6FSFN&#10;26QO7dl1nCaS42uu3Sbl13PtJC0MnhAvznXu9znHi7u+1eyo0DVgCp7NUs6UkVA2Zl/wby+bD584&#10;c16YUmgwquAn5fjd8v27RWdzdQU16FIhoyLG5Z0teO29zZPEyVq1ws3AKkPOCrAVnq64T0oUHVVv&#10;dXKVpvOkAywtglTO0d/7wcmXsX5VKemfqsopz3TBaTYfT4znLpzJciHyPQpbN3IcQ/zDFK1oDDU9&#10;l7oXXrADNn+UahuJ4KDyMwltAlXVSBV3oG2y9M0221pYFXchcJw9w+T+X1n5eNzaZ2S+/ww9ERgA&#10;6azLHf0M+/QVtuFLkzLyE4SnM2yq90yGpHmW3t7ecCbJl2Ufr9M0Aptc0i06/0VBy4JRcCReIlzi&#10;+OA8taTQKSR0c6CbctNoHS9BC2qtkR0Fsah9HJIyfovShnUFn1/fpLGwgZA+VNaGGlyWCpbvd/24&#10;6Q7KEwGAMGjDWblpaMgH4fyzQBID7UwC9090VBqoCYwWZzXgj7/9D/HEEXk560hcBXffDwIVZ/qr&#10;IfaCEicDJ2M3GebQroE2zejpWBlNSkCvJ7NCaF9J96vQhVzCSOpVcD+Zaz9InN6NVKtVDCK9WeEf&#10;zNbKUDogGyB/6V8F2pEXT5Q+wiQ7kb+hZ4gNmQZWBw9VE7kLgA4ojjiTViOl47sKj+HXe4y6vP7l&#10;TwAAAP//AwBQSwMEFAAGAAgAAAAhABXjf4/kAAAADAEAAA8AAABkcnMvZG93bnJldi54bWxMj8FO&#10;wzAMhu9IvENkJC5oS1bWdipNJ0DigMSEGGjnrAlNWeOUJts6nh7vBDdb/vT7+8vl6Dp2MENoPUqY&#10;TQUwg7XXLTYSPt6fJgtgISrUqvNoJJxMgGV1eVGqQvsjvpnDOjaMQjAUSoKNsS84D7U1ToWp7w3S&#10;7dMPTkVah4brQR0p3HU8ESLjTrVIH6zqzaM19W69dxIWp/nqZpPlm6/u9fnB/jTf+LJTUl5fjfd3&#10;wKIZ4x8MZ31Sh4qctn6POrBOQp7OckIlTJJb6nAmhEjnwLY0pVkCvCr5/xLVLwAAAP//AwBQSwEC&#10;LQAUAAYACAAAACEAtoM4kv4AAADhAQAAEwAAAAAAAAAAAAAAAAAAAAAAW0NvbnRlbnRfVHlwZXNd&#10;LnhtbFBLAQItABQABgAIAAAAIQA4/SH/1gAAAJQBAAALAAAAAAAAAAAAAAAAAC8BAABfcmVscy8u&#10;cmVsc1BLAQItABQABgAIAAAAIQAxAKHZIgIAAEUEAAAOAAAAAAAAAAAAAAAAAC4CAABkcnMvZTJv&#10;RG9jLnhtbFBLAQItABQABgAIAAAAIQAV43+P5AAAAAwBAAAPAAAAAAAAAAAAAAAAAHwEAABkcnMv&#10;ZG93bnJldi54bWxQSwUGAAAAAAQABADzAAAAjQUAAAAA&#10;" fillcolor="white [3201]" stroked="f" strokeweight=".5pt">
              <v:textbox inset="0,0,0,0">
                <w:txbxContent>
                  <w:p w14:paraId="2C452ECB" w14:textId="77777777" w:rsidR="0002023B" w:rsidRPr="00147E5D" w:rsidRDefault="0002023B" w:rsidP="0002023B">
                    <w:pPr>
                      <w:pStyle w:val="Heading1"/>
                      <w:spacing w:before="78"/>
                      <w:ind w:left="142" w:hanging="142"/>
                      <w:rPr>
                        <w:lang w:val="fi-FI"/>
                      </w:rPr>
                    </w:pPr>
                    <w:r w:rsidRPr="00147E5D">
                      <w:rPr>
                        <w:color w:val="254194"/>
                        <w:lang w:val="fi-FI"/>
                      </w:rPr>
                      <w:t>Mikskaar AS</w:t>
                    </w:r>
                  </w:p>
                  <w:p w14:paraId="7520DA8A" w14:textId="77777777" w:rsidR="0002023B" w:rsidRPr="00147E5D" w:rsidRDefault="0002023B" w:rsidP="0002023B">
                    <w:pPr>
                      <w:pStyle w:val="BodyText"/>
                      <w:ind w:left="142" w:hanging="142"/>
                      <w:rPr>
                        <w:lang w:val="fi-FI"/>
                      </w:rPr>
                    </w:pPr>
                    <w:proofErr w:type="spellStart"/>
                    <w:r w:rsidRPr="00147E5D">
                      <w:rPr>
                        <w:color w:val="254194"/>
                        <w:lang w:val="fi-FI"/>
                      </w:rPr>
                      <w:t>Katusepapi</w:t>
                    </w:r>
                    <w:proofErr w:type="spellEnd"/>
                    <w:r w:rsidRPr="00147E5D">
                      <w:rPr>
                        <w:color w:val="254194"/>
                        <w:lang w:val="fi-FI"/>
                      </w:rPr>
                      <w:t xml:space="preserve"> 4, Tallinn</w:t>
                    </w:r>
                  </w:p>
                  <w:p w14:paraId="086CD433" w14:textId="77777777" w:rsidR="0002023B" w:rsidRPr="00147E5D" w:rsidRDefault="0002023B" w:rsidP="0002023B">
                    <w:pPr>
                      <w:pStyle w:val="BodyText"/>
                      <w:ind w:left="142" w:hanging="142"/>
                      <w:rPr>
                        <w:lang w:val="fi-FI"/>
                      </w:rPr>
                    </w:pPr>
                    <w:r w:rsidRPr="00147E5D">
                      <w:rPr>
                        <w:color w:val="254194"/>
                        <w:lang w:val="fi-FI"/>
                      </w:rPr>
                      <w:t>114</w:t>
                    </w:r>
                    <w:r>
                      <w:rPr>
                        <w:color w:val="254194"/>
                        <w:lang w:val="fi-FI"/>
                      </w:rPr>
                      <w:t>12</w:t>
                    </w:r>
                    <w:r w:rsidRPr="00147E5D">
                      <w:rPr>
                        <w:color w:val="254194"/>
                        <w:lang w:val="fi-FI"/>
                      </w:rPr>
                      <w:t xml:space="preserve"> ESTONIA</w:t>
                    </w:r>
                  </w:p>
                  <w:p w14:paraId="521569F0" w14:textId="77777777" w:rsidR="0002023B" w:rsidRPr="00147E5D" w:rsidRDefault="0002023B" w:rsidP="0002023B">
                    <w:pPr>
                      <w:pStyle w:val="BodyText"/>
                      <w:ind w:left="142" w:hanging="142"/>
                      <w:rPr>
                        <w:lang w:val="fi-FI"/>
                      </w:rPr>
                    </w:pPr>
                  </w:p>
                  <w:p w14:paraId="1A8E0BFC" w14:textId="77777777" w:rsidR="0002023B" w:rsidRPr="00147E5D" w:rsidRDefault="0002023B" w:rsidP="0002023B">
                    <w:pPr>
                      <w:pStyle w:val="BodyText"/>
                      <w:ind w:left="142" w:hanging="142"/>
                      <w:rPr>
                        <w:lang w:val="fi-FI"/>
                      </w:rPr>
                    </w:pPr>
                    <w:r w:rsidRPr="00147E5D">
                      <w:rPr>
                        <w:color w:val="254194"/>
                        <w:lang w:val="fi-FI"/>
                      </w:rPr>
                      <w:t>Tel +372 610 1730</w:t>
                    </w:r>
                  </w:p>
                  <w:p w14:paraId="566E7652" w14:textId="77777777" w:rsidR="0002023B" w:rsidRPr="00AE31A1" w:rsidRDefault="0002023B" w:rsidP="0002023B">
                    <w:pPr>
                      <w:ind w:left="142" w:hanging="142"/>
                      <w:rPr>
                        <w:lang w:val="fi-FI"/>
                      </w:rPr>
                    </w:pPr>
                    <w:proofErr w:type="spellStart"/>
                    <w:r w:rsidRPr="00AE31A1">
                      <w:rPr>
                        <w:color w:val="254194"/>
                        <w:lang w:val="fi-FI"/>
                      </w:rPr>
                      <w:t>Reg.no</w:t>
                    </w:r>
                    <w:proofErr w:type="spellEnd"/>
                    <w:r w:rsidRPr="00AE31A1">
                      <w:rPr>
                        <w:color w:val="254194"/>
                        <w:lang w:val="fi-FI"/>
                      </w:rPr>
                      <w:t xml:space="preserve"> 10168344</w:t>
                    </w:r>
                  </w:p>
                </w:txbxContent>
              </v:textbox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ike Riis">
    <w15:presenceInfo w15:providerId="AD" w15:userId="S::Eike.Riis@skpk.ee::1718f1ac-5031-45dc-989b-628a049c07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revisionView w:markup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4B"/>
    <w:rsid w:val="0002023B"/>
    <w:rsid w:val="00272625"/>
    <w:rsid w:val="002951AF"/>
    <w:rsid w:val="002C698E"/>
    <w:rsid w:val="00301629"/>
    <w:rsid w:val="00332949"/>
    <w:rsid w:val="003B237D"/>
    <w:rsid w:val="00474E0A"/>
    <w:rsid w:val="00522C67"/>
    <w:rsid w:val="00581673"/>
    <w:rsid w:val="00652572"/>
    <w:rsid w:val="00692E4B"/>
    <w:rsid w:val="00783AF5"/>
    <w:rsid w:val="00803E66"/>
    <w:rsid w:val="008C6BEA"/>
    <w:rsid w:val="00915DEA"/>
    <w:rsid w:val="00971868"/>
    <w:rsid w:val="009A0FBE"/>
    <w:rsid w:val="00B149D7"/>
    <w:rsid w:val="00B476A0"/>
    <w:rsid w:val="00B61CE2"/>
    <w:rsid w:val="00BB2CC0"/>
    <w:rsid w:val="00BB673C"/>
    <w:rsid w:val="00BC00A0"/>
    <w:rsid w:val="00BF4E75"/>
    <w:rsid w:val="00C72EBE"/>
    <w:rsid w:val="00C81669"/>
    <w:rsid w:val="00DA20C4"/>
    <w:rsid w:val="00E35266"/>
    <w:rsid w:val="00EE58B3"/>
    <w:rsid w:val="00EF1591"/>
    <w:rsid w:val="00F35DE5"/>
    <w:rsid w:val="00FA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27113"/>
  <w15:chartTrackingRefBased/>
  <w15:docId w15:val="{D728DFED-7B8B-4861-A4AA-7AB9139C5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023B"/>
    <w:pPr>
      <w:widowControl w:val="0"/>
      <w:autoSpaceDE w:val="0"/>
      <w:autoSpaceDN w:val="0"/>
      <w:spacing w:before="15" w:after="0" w:line="240" w:lineRule="auto"/>
      <w:ind w:left="20"/>
      <w:outlineLvl w:val="0"/>
    </w:pPr>
    <w:rPr>
      <w:rFonts w:ascii="Roboto Condensed" w:eastAsia="Roboto Condensed" w:hAnsi="Roboto Condensed" w:cs="Roboto Condensed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02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23B"/>
  </w:style>
  <w:style w:type="paragraph" w:styleId="Footer">
    <w:name w:val="footer"/>
    <w:basedOn w:val="Normal"/>
    <w:link w:val="FooterChar"/>
    <w:uiPriority w:val="99"/>
    <w:unhideWhenUsed/>
    <w:rsid w:val="000202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23B"/>
  </w:style>
  <w:style w:type="character" w:customStyle="1" w:styleId="Heading1Char">
    <w:name w:val="Heading 1 Char"/>
    <w:basedOn w:val="DefaultParagraphFont"/>
    <w:link w:val="Heading1"/>
    <w:uiPriority w:val="9"/>
    <w:rsid w:val="0002023B"/>
    <w:rPr>
      <w:rFonts w:ascii="Roboto Condensed" w:eastAsia="Roboto Condensed" w:hAnsi="Roboto Condensed" w:cs="Roboto Condensed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02023B"/>
    <w:pPr>
      <w:widowControl w:val="0"/>
      <w:autoSpaceDE w:val="0"/>
      <w:autoSpaceDN w:val="0"/>
      <w:spacing w:after="0" w:line="240" w:lineRule="auto"/>
    </w:pPr>
    <w:rPr>
      <w:rFonts w:ascii="RobotoCondensed-Light" w:eastAsia="RobotoCondensed-Light" w:hAnsi="RobotoCondensed-Light" w:cs="RobotoCondensed-Light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2023B"/>
    <w:rPr>
      <w:rFonts w:ascii="RobotoCondensed-Light" w:eastAsia="RobotoCondensed-Light" w:hAnsi="RobotoCondensed-Light" w:cs="RobotoCondensed-Light"/>
      <w:lang w:val="en-US"/>
    </w:rPr>
  </w:style>
  <w:style w:type="paragraph" w:styleId="Revision">
    <w:name w:val="Revision"/>
    <w:hidden/>
    <w:uiPriority w:val="99"/>
    <w:semiHidden/>
    <w:rsid w:val="009718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el.MIKSKAAR\Documents\Custom%20Office%20Templates\Mikskaar%20Blankett%2020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09f3f4-67cd-4ff5-b0f3-63277679e165" xsi:nil="true"/>
    <lcf76f155ced4ddcb4097134ff3c332f xmlns="061aa610-b3be-4e17-88a0-9e3da852d71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EDDFF2FC76DB4C993A2BA8EEF4ECE5" ma:contentTypeVersion="15" ma:contentTypeDescription="Create a new document." ma:contentTypeScope="" ma:versionID="886924c4c18f2983fc74df63f542b1de">
  <xsd:schema xmlns:xsd="http://www.w3.org/2001/XMLSchema" xmlns:xs="http://www.w3.org/2001/XMLSchema" xmlns:p="http://schemas.microsoft.com/office/2006/metadata/properties" xmlns:ns2="e109f3f4-67cd-4ff5-b0f3-63277679e165" xmlns:ns3="061aa610-b3be-4e17-88a0-9e3da852d71b" targetNamespace="http://schemas.microsoft.com/office/2006/metadata/properties" ma:root="true" ma:fieldsID="5f1c65666279b9efb9fb492d01c2a79c" ns2:_="" ns3:_="">
    <xsd:import namespace="e109f3f4-67cd-4ff5-b0f3-63277679e165"/>
    <xsd:import namespace="061aa610-b3be-4e17-88a0-9e3da852d71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9f3f4-67cd-4ff5-b0f3-63277679e1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0d1d81b-e344-476c-9335-232525eb2f04}" ma:internalName="TaxCatchAll" ma:showField="CatchAllData" ma:web="e109f3f4-67cd-4ff5-b0f3-63277679e1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aa610-b3be-4e17-88a0-9e3da852d7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d293d98-9f29-4a3e-aefe-dae580abb6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3CC020-C0DA-4CF9-81E2-A6E63FE782AE}">
  <ds:schemaRefs>
    <ds:schemaRef ds:uri="http://schemas.microsoft.com/office/2006/metadata/properties"/>
    <ds:schemaRef ds:uri="http://schemas.microsoft.com/office/infopath/2007/PartnerControls"/>
    <ds:schemaRef ds:uri="e109f3f4-67cd-4ff5-b0f3-63277679e165"/>
    <ds:schemaRef ds:uri="061aa610-b3be-4e17-88a0-9e3da852d71b"/>
  </ds:schemaRefs>
</ds:datastoreItem>
</file>

<file path=customXml/itemProps2.xml><?xml version="1.0" encoding="utf-8"?>
<ds:datastoreItem xmlns:ds="http://schemas.openxmlformats.org/officeDocument/2006/customXml" ds:itemID="{064A527C-CFF7-4D3C-8AD7-B72A0564C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CC27E7-7209-426C-BFE6-00C1478F7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09f3f4-67cd-4ff5-b0f3-63277679e165"/>
    <ds:schemaRef ds:uri="061aa610-b3be-4e17-88a0-9e3da852d7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Mikskaar Blankett 2019</Template>
  <TotalTime>1</TotalTime>
  <Pages>1</Pages>
  <Words>176</Words>
  <Characters>1027</Characters>
  <Application>Microsoft Office Word</Application>
  <DocSecurity>4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Tombak</dc:creator>
  <cp:keywords/>
  <dc:description/>
  <cp:lastModifiedBy>Kristel Tombak</cp:lastModifiedBy>
  <cp:revision>2</cp:revision>
  <dcterms:created xsi:type="dcterms:W3CDTF">2024-10-09T19:03:00Z</dcterms:created>
  <dcterms:modified xsi:type="dcterms:W3CDTF">2024-10-09T19:03:00Z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0x01010000EDDFF2FC76DB4C993A2BA8EEF4ECE5</vt:lpwstr>
  </property>
  <property fmtid="{D5CDD505-2E9C-101B-9397-08002B2CF9AE}" pid="3" name="MediaServiceImageTags">
    <vt:lpwstr/>
  </property>
</Properties>
</file>